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1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>jakožto stavebník díla</w:t>
      </w:r>
      <w:r>
        <w:rPr>
          <w:shd w:fill="auto" w:val="clear"/>
        </w:rPr>
        <w:t xml:space="preserve"> </w:t>
      </w:r>
      <w:r>
        <w:rPr>
          <w:rFonts w:eastAsia="Arial" w:cs="Arial"/>
          <w:b/>
          <w:bCs/>
          <w:i w:val="false"/>
          <w:color w:val="000000"/>
          <w:spacing w:val="-4"/>
          <w:sz w:val="24"/>
          <w:szCs w:val="24"/>
          <w:shd w:fill="auto" w:val="clear"/>
        </w:rPr>
        <w:t>„Fotovoltaický systém  na budově 2.ZŠ Nové Město na Moravě“, „Fotovoltaický systém  na budově Domu s pečovatelskou službou“ a „Fotovoltaický systém  na budově Městských lázní a kotelny“</w:t>
      </w:r>
      <w:r>
        <w:rPr>
          <w:b/>
          <w:sz w:val="24"/>
          <w:szCs w:val="24"/>
          <w:shd w:fill="auto" w:val="clear"/>
        </w:rPr>
        <w:t xml:space="preserve"> </w:t>
      </w:r>
      <w:r>
        <w:rPr/>
        <w:t>(v rozsahu smlouvy o dílo se zhotovitelem díla)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ins w:id="0" w:author="Mgr. Zuzana Koudelová" w:date="2024-01-05T08:30:05Z">
        <w:r>
          <w:rPr>
            <w:sz w:val="22"/>
            <w:szCs w:val="22"/>
          </w:rPr>
          <w:t xml:space="preserve">                              </w:t>
        </w:r>
      </w:ins>
      <w:r>
        <w:rPr>
          <w:sz w:val="22"/>
          <w:szCs w:val="22"/>
        </w:rPr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0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character" w:styleId="Slovndk">
    <w:name w:val="Číslování řádků"/>
    <w:rPr/>
  </w:style>
  <w:style w:type="character" w:styleId="ZpatChar">
    <w:name w:val="Zápatí Char"/>
    <w:qFormat/>
    <w:rPr>
      <w:rFonts w:ascii="Times New Roman" w:hAnsi="Times New Roman" w:eastAsia="Times New Roman" w:cs="Times New Roman"/>
      <w:color w:val="000000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xtkomenteChar">
    <w:name w:val="Text komentáře Cha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Annotationtext">
    <w:name w:val="annotation text"/>
    <w:basedOn w:val="Normal"/>
    <w:qFormat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LibreOffice/7.2.7.2$Windows_X86_64 LibreOffice_project/8d71d29d553c0f7dcbfa38fbfda25ee34cce99a2</Application>
  <AppVersion>15.0000</AppVersion>
  <Pages>1</Pages>
  <Words>220</Words>
  <Characters>1441</Characters>
  <CharactersWithSpaces>1783</CharactersWithSpaces>
  <Paragraphs>25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Vrbka</dc:creator>
  <dc:description/>
  <dc:language>cs-CZ</dc:language>
  <cp:lastModifiedBy/>
  <dcterms:modified xsi:type="dcterms:W3CDTF">2024-01-11T08:52:12Z</dcterms:modified>
  <cp:revision>17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